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10" w:rsidRPr="00421874" w:rsidRDefault="00E25F36" w:rsidP="0042187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Lisa 4</w:t>
      </w:r>
    </w:p>
    <w:p w:rsidR="00934810" w:rsidRPr="00421874" w:rsidRDefault="00934810" w:rsidP="004218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874">
        <w:rPr>
          <w:rFonts w:ascii="Times New Roman" w:hAnsi="Times New Roman" w:cs="Times New Roman"/>
          <w:b/>
          <w:sz w:val="24"/>
          <w:szCs w:val="24"/>
        </w:rPr>
        <w:t xml:space="preserve">Liiklusregistri andmetele juurdepääsu lepingu nr </w:t>
      </w:r>
      <w:r w:rsidR="00636A56" w:rsidRPr="00421874">
        <w:rPr>
          <w:rFonts w:ascii="Times New Roman" w:hAnsi="Times New Roman" w:cs="Times New Roman"/>
          <w:b/>
          <w:sz w:val="24"/>
          <w:szCs w:val="24"/>
        </w:rPr>
        <w:t>14-00392/075</w:t>
      </w:r>
      <w:r w:rsidRPr="00421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F36" w:rsidRPr="00421874">
        <w:rPr>
          <w:rFonts w:ascii="Times New Roman" w:hAnsi="Times New Roman" w:cs="Times New Roman"/>
          <w:b/>
          <w:sz w:val="24"/>
          <w:szCs w:val="24"/>
        </w:rPr>
        <w:t>lisa 1</w:t>
      </w:r>
      <w:r w:rsidR="00421874" w:rsidRPr="00421874"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:rsidR="00934810" w:rsidRPr="00421874" w:rsidRDefault="00934810" w:rsidP="0042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810" w:rsidRPr="00421874" w:rsidRDefault="00934810" w:rsidP="0042187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 </w:t>
      </w:r>
      <w:r w:rsidR="00803DE6" w:rsidRPr="00421874">
        <w:rPr>
          <w:rFonts w:ascii="Times New Roman" w:eastAsia="Calibri" w:hAnsi="Times New Roman" w:cs="Times New Roman"/>
          <w:sz w:val="24"/>
          <w:szCs w:val="24"/>
        </w:rPr>
        <w:t>peadirektori 31.08.2015 käskkirja nr 0223 alusel esindab peadirektori asetäitja liiklusohutuse ja ühistranspordi alal Meelis Telliskivi (edaspidi „</w:t>
      </w:r>
      <w:r w:rsidR="00803DE6" w:rsidRPr="00421874">
        <w:rPr>
          <w:rFonts w:ascii="Times New Roman" w:eastAsia="Calibri" w:hAnsi="Times New Roman" w:cs="Times New Roman"/>
          <w:b/>
          <w:sz w:val="24"/>
          <w:szCs w:val="24"/>
        </w:rPr>
        <w:t>Valdaja</w:t>
      </w:r>
      <w:r w:rsidR="00803DE6" w:rsidRPr="00421874">
        <w:rPr>
          <w:rFonts w:ascii="Times New Roman" w:eastAsia="Calibri" w:hAnsi="Times New Roman" w:cs="Times New Roman"/>
          <w:sz w:val="24"/>
          <w:szCs w:val="24"/>
        </w:rPr>
        <w:t>“)</w:t>
      </w:r>
      <w:r w:rsidRPr="00421874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34810" w:rsidRPr="00421874" w:rsidRDefault="00934810" w:rsidP="0042187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934810" w:rsidRPr="00421874" w:rsidRDefault="00934810" w:rsidP="0042187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Majandus- ja Kommunikatsiooniministeerium</w:t>
      </w: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, registrikoodiga 70003158, asukohaga Harju 11, Tallinn 15072 (edaspidi Kasutaja), mida esindab </w:t>
      </w:r>
      <w:r w:rsidR="00707273" w:rsidRPr="00421874">
        <w:rPr>
          <w:rFonts w:ascii="Times New Roman" w:eastAsia="Calibri" w:hAnsi="Times New Roman" w:cs="Times New Roman"/>
          <w:sz w:val="24"/>
          <w:szCs w:val="24"/>
        </w:rPr>
        <w:t>kantsler Merike Saks</w:t>
      </w:r>
      <w:r w:rsidRPr="00421874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34810" w:rsidRPr="00421874" w:rsidRDefault="00934810" w:rsidP="004218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4810" w:rsidRDefault="00934810" w:rsidP="0042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sõlmisid liiklusregistri andm</w:t>
      </w:r>
      <w:r w:rsidR="00E25F36" w:rsidRPr="00421874">
        <w:rPr>
          <w:rFonts w:ascii="Times New Roman" w:hAnsi="Times New Roman" w:cs="Times New Roman"/>
          <w:sz w:val="24"/>
          <w:szCs w:val="24"/>
        </w:rPr>
        <w:t>etele juurdepääsu lepingu</w:t>
      </w:r>
      <w:r w:rsidR="00421874">
        <w:rPr>
          <w:rFonts w:ascii="Times New Roman" w:hAnsi="Times New Roman" w:cs="Times New Roman"/>
          <w:sz w:val="24"/>
          <w:szCs w:val="24"/>
        </w:rPr>
        <w:t xml:space="preserve"> </w:t>
      </w:r>
      <w:r w:rsidR="00421874" w:rsidRPr="00421874">
        <w:rPr>
          <w:rFonts w:ascii="Times New Roman" w:hAnsi="Times New Roman" w:cs="Times New Roman"/>
          <w:sz w:val="24"/>
          <w:szCs w:val="24"/>
        </w:rPr>
        <w:t>nr 14-00392/075</w:t>
      </w:r>
      <w:r w:rsidR="00E25F36" w:rsidRPr="00421874">
        <w:rPr>
          <w:rFonts w:ascii="Times New Roman" w:hAnsi="Times New Roman" w:cs="Times New Roman"/>
          <w:sz w:val="24"/>
          <w:szCs w:val="24"/>
        </w:rPr>
        <w:t xml:space="preserve"> lisa 4</w:t>
      </w:r>
      <w:r w:rsidRPr="00421874">
        <w:rPr>
          <w:rFonts w:ascii="Times New Roman" w:hAnsi="Times New Roman" w:cs="Times New Roman"/>
          <w:sz w:val="24"/>
          <w:szCs w:val="24"/>
        </w:rPr>
        <w:t xml:space="preserve">, millega muudetakse lepingu lisa 1 ning sõnastatakse </w:t>
      </w:r>
      <w:r w:rsidR="00421874" w:rsidRPr="00421874">
        <w:rPr>
          <w:rFonts w:ascii="Times New Roman" w:hAnsi="Times New Roman" w:cs="Times New Roman"/>
          <w:sz w:val="24"/>
          <w:szCs w:val="24"/>
        </w:rPr>
        <w:t xml:space="preserve">see uues redaktsioonis </w:t>
      </w:r>
      <w:r w:rsidRPr="00421874">
        <w:rPr>
          <w:rFonts w:ascii="Times New Roman" w:hAnsi="Times New Roman" w:cs="Times New Roman"/>
          <w:sz w:val="24"/>
          <w:szCs w:val="24"/>
        </w:rPr>
        <w:t>järgmiselt:</w:t>
      </w:r>
    </w:p>
    <w:p w:rsidR="00421874" w:rsidRDefault="00421874" w:rsidP="0042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874" w:rsidRPr="00421874" w:rsidRDefault="00421874" w:rsidP="004218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:rsidR="00934810" w:rsidRPr="00421874" w:rsidRDefault="00934810" w:rsidP="00421874">
      <w:pPr>
        <w:pStyle w:val="Loendilik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Kasutajale võimaldatakse juurdepääs järgmistele liiklusregistri andmetele:</w:t>
      </w: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liiklusregister.pol_ylev.v1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Vastuse kood (0-ok; 1-ei leitud; 2-viga)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Veateade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Ülevaatuse aeg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Järgmise ülevaatuse aeg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934810" w:rsidRPr="00421874" w:rsidRDefault="00934810" w:rsidP="0042187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Märge ülevaatuse kohta </w:t>
      </w:r>
    </w:p>
    <w:p w:rsidR="00934810" w:rsidRPr="00421874" w:rsidRDefault="00934810" w:rsidP="004218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jlparing3.v2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Sünniaeg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Sünnikoha riik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Haldusüksus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Juhiloa nr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Loatüüp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Väljaantud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Kätteantud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Kehtiv/lõpp</w:t>
      </w:r>
    </w:p>
    <w:p w:rsidR="00934810" w:rsidRPr="00421874" w:rsidRDefault="00934810" w:rsidP="004218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Staatus</w:t>
      </w:r>
    </w:p>
    <w:p w:rsidR="00934810" w:rsidRPr="00421874" w:rsidRDefault="00934810" w:rsidP="00421874">
      <w:pPr>
        <w:spacing w:after="0" w:line="240" w:lineRule="auto"/>
        <w:ind w:left="187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paring2.v2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Registreerimismärgi tüüp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nr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väljastamise kuupäev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Tähtajalise registreerimise kehtivuse lõpu kuupäev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lastRenderedPageBreak/>
        <w:t>Esmase registreerimise kuupäev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väljastaja andmed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ID-kood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VIN-kood (tehasetähis) 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andmed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Kategooria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Kere tüüp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tüüp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maht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võimsus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Ehitusaasta</w:t>
      </w:r>
    </w:p>
    <w:p w:rsidR="00934810" w:rsidRPr="00421874" w:rsidRDefault="00934810" w:rsidP="0042187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Värvus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käsutamise piirangud ja erimärkused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omanik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Elu- või asukoht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Asukoha 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Muud andmed&lt;/xtee:title&gt;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Hooldaja või eestkostja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Elukoht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Muud andmed</w:t>
      </w:r>
    </w:p>
    <w:p w:rsidR="00934810" w:rsidRPr="00421874" w:rsidRDefault="00934810" w:rsidP="004218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kasutajate andmed</w:t>
      </w:r>
    </w:p>
    <w:p w:rsidR="00934810" w:rsidRPr="00421874" w:rsidRDefault="00934810" w:rsidP="00421874">
      <w:pPr>
        <w:spacing w:after="0" w:line="240" w:lineRule="auto"/>
        <w:ind w:left="187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paring3.v1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Registreerimismärgi tüüp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nr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väljastamise kuupäev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Tähtajalise registreerimise kehtivuse lõpu kuupäev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Esmase registreerimise kuupäev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väljastaja andmed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ID-kood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VIN-kood (tehasetähis)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andmed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Kategooria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Kere tüüp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tüüp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maht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võimsus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Ehitusaasta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Värvus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käsutamise piirangud ja erimärkused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lastRenderedPageBreak/>
        <w:t>Sõiduki omanik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Elu- või asukoht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Asukoha 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Muud andmed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Sõiduki kaasomanik (kui sõiduk on kaasomandis, siis sõiduki teise omaniku andmed) 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Elu- või asukoht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Asukoha kood&lt;/xtee:title&gt;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vastutav kasutaja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Elu- või asukoht</w:t>
      </w:r>
    </w:p>
    <w:p w:rsidR="00934810" w:rsidRPr="00421874" w:rsidRDefault="00934810" w:rsidP="004218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Asukoha kood</w:t>
      </w:r>
    </w:p>
    <w:p w:rsidR="00934810" w:rsidRPr="00421874" w:rsidRDefault="00934810" w:rsidP="0042187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kasutajate andmed</w:t>
      </w:r>
    </w:p>
    <w:p w:rsidR="00934810" w:rsidRPr="00421874" w:rsidRDefault="00934810" w:rsidP="00421874">
      <w:pPr>
        <w:spacing w:after="0" w:line="240" w:lineRule="auto"/>
        <w:ind w:left="187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yvkehtivus.v1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Vastuse kood (0-ok; 1-ei leitud; 2-viga) 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Veateade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Ülevaatuse aeg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Järgmise ülevaatuse aeg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934810" w:rsidRPr="00421874" w:rsidRDefault="00934810" w:rsidP="0042187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Märge ülevaatuse kohta</w:t>
      </w: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810" w:rsidRPr="00421874" w:rsidRDefault="0093481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liiklusregister.taksoYlevaatus.v1</w:t>
      </w:r>
    </w:p>
    <w:p w:rsidR="00934810" w:rsidRPr="00421874" w:rsidRDefault="00934810" w:rsidP="0042187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Registreerimismärk </w:t>
      </w:r>
    </w:p>
    <w:p w:rsidR="00934810" w:rsidRPr="00421874" w:rsidRDefault="00934810" w:rsidP="0042187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Ülevaatusgrupp=TAKSO</w:t>
      </w:r>
    </w:p>
    <w:p w:rsidR="001204AB" w:rsidRPr="00421874" w:rsidRDefault="00934810" w:rsidP="0042187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Kehtib kuni</w:t>
      </w:r>
    </w:p>
    <w:p w:rsidR="001204AB" w:rsidRPr="00421874" w:rsidRDefault="001204AB" w:rsidP="00421874">
      <w:pPr>
        <w:spacing w:after="0" w:line="240" w:lineRule="auto"/>
        <w:ind w:left="187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</w:t>
      </w: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1874">
        <w:rPr>
          <w:rFonts w:ascii="Times New Roman" w:eastAsia="Calibri" w:hAnsi="Times New Roman" w:cs="Times New Roman"/>
          <w:b/>
          <w:sz w:val="24"/>
          <w:szCs w:val="24"/>
        </w:rPr>
        <w:t>liiklusregister.paring22</w:t>
      </w:r>
    </w:p>
    <w:p w:rsidR="001204AB" w:rsidRPr="00421874" w:rsidRDefault="001204AB" w:rsidP="0042187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Värvus,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Esmase registreerimise kuupäev,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Ehitusaasta,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võimsus,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väljastamise kuupäev</w:t>
      </w:r>
    </w:p>
    <w:p w:rsidR="001204AB" w:rsidRPr="00421874" w:rsidRDefault="001204AB" w:rsidP="0042187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omanik: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lastRenderedPageBreak/>
        <w:t>Eesnimi,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Aadress/ asukoht.</w:t>
      </w:r>
    </w:p>
    <w:p w:rsidR="001204AB" w:rsidRPr="00421874" w:rsidRDefault="001204AB" w:rsidP="0042187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 kasutaja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Aadress/asukoht.</w:t>
      </w:r>
    </w:p>
    <w:p w:rsidR="001204AB" w:rsidRPr="00421874" w:rsidRDefault="001204AB" w:rsidP="0042187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Piirangud</w:t>
      </w: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liiklusregister.paring2mtr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Registreerimismärgi tüüp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nr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väljastamise kuupäev;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Tähtajalise registreerimise kehtivuse lõpu kuupäev;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Esmase registreerimise kuupäev;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väljastaja andmed;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ID-kood;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VIN-kood (tehasetähis)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Kategooria,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Kere tüüp,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tüüp,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maht,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võimsus,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Ehitusaasta,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Värvus,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istekohad.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käsutamise piirangud ja erimärkused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omanik: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Isiku- või äriregistri kood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 või perekonnanimi,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Elu- või asukoht,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Asukoha kood,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Muud andmed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Hooldaja või eestkostja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Isikukood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Elukoht,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Muud andmed</w:t>
      </w:r>
    </w:p>
    <w:p w:rsidR="001204AB" w:rsidRPr="00421874" w:rsidRDefault="001204AB" w:rsidP="0042187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kasutajate andmed</w:t>
      </w: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liiklusregister.soidukiandmed2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number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Esmaregistreerimise kuupäev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lastRenderedPageBreak/>
        <w:t>Mark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Isik(</w:t>
      </w:r>
      <w:proofErr w:type="spellStart"/>
      <w:r w:rsidRPr="00421874">
        <w:rPr>
          <w:rFonts w:ascii="Times New Roman" w:eastAsia="Calibri" w:hAnsi="Times New Roman" w:cs="Times New Roman"/>
          <w:sz w:val="24"/>
          <w:szCs w:val="24"/>
        </w:rPr>
        <w:t>Type</w:t>
      </w:r>
      <w:proofErr w:type="spellEnd"/>
      <w:r w:rsidRPr="0042187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Indeks 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1204AB" w:rsidRPr="00421874" w:rsidRDefault="001204AB" w:rsidP="0042187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EHAK</w:t>
      </w: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421874">
        <w:rPr>
          <w:rFonts w:ascii="Times New Roman" w:eastAsia="Calibri" w:hAnsi="Times New Roman" w:cs="Times New Roman"/>
          <w:b/>
          <w:sz w:val="24"/>
          <w:szCs w:val="24"/>
        </w:rPr>
        <w:t>liiklusregister.vlaev</w:t>
      </w:r>
      <w:proofErr w:type="spellEnd"/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andmed;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registreerimisnumber;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tähis;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nimi;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Ehitusaasta;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HIN-kood;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CE-märgis;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väljastamise kuupäev;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 kehtiv kuni;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väljaandja;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Sõidupiirkond;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ID-kood;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liik;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kategooria;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lisakategooria;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Kere põhimaterjal;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Pikkus;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Laius;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Süvis;</w:t>
      </w:r>
    </w:p>
    <w:p w:rsidR="001204AB" w:rsidRPr="00421874" w:rsidRDefault="00577F66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Lubatud inim</w:t>
      </w:r>
      <w:r w:rsidR="001204AB" w:rsidRPr="00421874">
        <w:rPr>
          <w:rFonts w:ascii="Times New Roman" w:eastAsia="Calibri" w:hAnsi="Times New Roman" w:cs="Times New Roman"/>
          <w:sz w:val="24"/>
          <w:szCs w:val="24"/>
        </w:rPr>
        <w:t>este arv pardal või sõitjate arv;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Kandejõud;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Mahtuvus;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Tühimass;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tüüp;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Mootorite arv;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Maksimaalne lubatud võimsus;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number 1;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number 2;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number 3;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Purjepind;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Päritoluriik;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omanik: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eesnimi,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kood,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lastRenderedPageBreak/>
        <w:t>Omaniku asukoht,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aadress,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indeks,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e-post,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telefon,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riik,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Omaniku tüüp.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vastutav kasutaja: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eesnimi,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kood,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asukoht,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aadress,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indeks,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e-post,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telefon,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riik,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Vastutava kasutaja tüüp.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Olek;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Sõidupiirkond;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Juurdeehitus;</w:t>
      </w:r>
    </w:p>
    <w:p w:rsidR="001204AB" w:rsidRPr="00421874" w:rsidRDefault="001204AB" w:rsidP="0042187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Piirangud;</w:t>
      </w:r>
    </w:p>
    <w:p w:rsidR="001204AB" w:rsidRPr="00421874" w:rsidRDefault="001204AB" w:rsidP="004218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04AB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421874">
        <w:rPr>
          <w:rFonts w:ascii="Times New Roman" w:eastAsia="Calibri" w:hAnsi="Times New Roman" w:cs="Times New Roman"/>
          <w:b/>
          <w:sz w:val="24"/>
          <w:szCs w:val="24"/>
        </w:rPr>
        <w:t>liiklusregister.vlaev_tunn</w:t>
      </w:r>
      <w:proofErr w:type="spellEnd"/>
    </w:p>
    <w:p w:rsidR="001204AB" w:rsidRPr="00421874" w:rsidRDefault="001204AB" w:rsidP="0042187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Isikuandmed: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Asukoha kood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Sünniaeg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Sünnikoha riik</w:t>
      </w:r>
    </w:p>
    <w:p w:rsidR="001204AB" w:rsidRPr="00421874" w:rsidRDefault="001204AB" w:rsidP="0042187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Väikelaeva tunnistuse andmed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Väljaantud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Kehtivuse lõpp</w:t>
      </w:r>
    </w:p>
    <w:p w:rsidR="001204AB" w:rsidRPr="00421874" w:rsidRDefault="001204AB" w:rsidP="0042187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Staatus</w:t>
      </w:r>
    </w:p>
    <w:p w:rsidR="001204AB" w:rsidRPr="00421874" w:rsidRDefault="001204AB" w:rsidP="0042187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Juhi väikelaeva tunnistuse number</w:t>
      </w:r>
    </w:p>
    <w:p w:rsidR="001204AB" w:rsidRPr="00421874" w:rsidRDefault="001204AB" w:rsidP="0042187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Juhi viimase väikelaeva tunnistuse number</w:t>
      </w:r>
    </w:p>
    <w:p w:rsidR="001204AB" w:rsidRPr="00421874" w:rsidRDefault="001204AB" w:rsidP="0042187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Juhi tunnistuse sõidupiirkond</w:t>
      </w:r>
    </w:p>
    <w:p w:rsidR="00F54490" w:rsidRPr="00421874" w:rsidRDefault="00F54490" w:rsidP="004218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810" w:rsidRPr="00421874" w:rsidRDefault="001204AB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421874">
        <w:rPr>
          <w:rFonts w:ascii="Times New Roman" w:eastAsia="Calibri" w:hAnsi="Times New Roman" w:cs="Times New Roman"/>
          <w:b/>
          <w:sz w:val="24"/>
          <w:szCs w:val="24"/>
        </w:rPr>
        <w:t>soiduki</w:t>
      </w:r>
      <w:r w:rsidR="00934810" w:rsidRPr="00421874">
        <w:rPr>
          <w:rFonts w:ascii="Times New Roman" w:eastAsia="Calibri" w:hAnsi="Times New Roman" w:cs="Times New Roman"/>
          <w:b/>
          <w:sz w:val="24"/>
          <w:szCs w:val="24"/>
        </w:rPr>
        <w:t>Andmed</w:t>
      </w:r>
      <w:proofErr w:type="spellEnd"/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ID;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ID ID;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number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ID-kood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Registrimass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Esmane registreerimise kuupäev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 (kehtiv kuni)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lastRenderedPageBreak/>
        <w:t>Värv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Tüübikoodi ID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Staatus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EHAK Piirkonna ID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Registreerimistunnistuse kuupäev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Muutmise aeg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Üldine staatus</w:t>
      </w:r>
    </w:p>
    <w:p w:rsidR="00636A56" w:rsidRPr="00421874" w:rsidRDefault="00636A56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Kere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Mootori võimsus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Istekohti Max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Kategooria</w:t>
      </w:r>
    </w:p>
    <w:p w:rsidR="001204AB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Piirkiirus</w:t>
      </w:r>
    </w:p>
    <w:p w:rsidR="00636A56" w:rsidRPr="00421874" w:rsidRDefault="00636A56" w:rsidP="00421874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kütus (mootor)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Eelmine registreerimismärk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Eelmine registreerimistunnistus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Eelmine riik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Registreerimis märk (kehtiv kuni)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Transiitmärgi omanik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Omanik ID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Rentnik ID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Isikud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Teostatud toimingu kuupäev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Teostatud toiming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Kuupäev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Proov kategooria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Kaasomanikud</w:t>
      </w:r>
    </w:p>
    <w:p w:rsidR="00F54490" w:rsidRPr="00421874" w:rsidRDefault="00F54490" w:rsidP="00421874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Võõrandatud ID</w:t>
      </w:r>
    </w:p>
    <w:p w:rsidR="003524DB" w:rsidRPr="00421874" w:rsidRDefault="003524DB" w:rsidP="00421874">
      <w:pPr>
        <w:spacing w:after="0" w:line="240" w:lineRule="auto"/>
        <w:ind w:left="11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24DB" w:rsidRPr="00421874" w:rsidRDefault="001204AB" w:rsidP="00421874">
      <w:pPr>
        <w:spacing w:after="0" w:line="240" w:lineRule="auto"/>
        <w:ind w:left="115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421874">
        <w:rPr>
          <w:rFonts w:ascii="Times New Roman" w:eastAsia="Calibri" w:hAnsi="Times New Roman" w:cs="Times New Roman"/>
          <w:b/>
          <w:sz w:val="24"/>
          <w:szCs w:val="24"/>
        </w:rPr>
        <w:t>isiku</w:t>
      </w:r>
      <w:r w:rsidR="003524DB" w:rsidRPr="00421874">
        <w:rPr>
          <w:rFonts w:ascii="Times New Roman" w:eastAsia="Calibri" w:hAnsi="Times New Roman" w:cs="Times New Roman"/>
          <w:b/>
          <w:sz w:val="24"/>
          <w:szCs w:val="24"/>
        </w:rPr>
        <w:t>Andmed</w:t>
      </w:r>
      <w:proofErr w:type="spellEnd"/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ID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Isik (tüüp)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Riik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Indeks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EHAK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Muulane</w:t>
      </w:r>
    </w:p>
    <w:p w:rsidR="003524DB" w:rsidRPr="00421874" w:rsidRDefault="003524DB" w:rsidP="00421874">
      <w:pPr>
        <w:pStyle w:val="Loendilik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>Muulase kuupäev</w:t>
      </w:r>
    </w:p>
    <w:p w:rsidR="005A4401" w:rsidRPr="00421874" w:rsidRDefault="005A4401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4401" w:rsidRPr="00421874" w:rsidRDefault="000B346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>Teenuse nimi: jlparing</w:t>
      </w:r>
      <w:r w:rsidR="005A4401" w:rsidRPr="00421874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5750BA" w:rsidRPr="00421874" w:rsidRDefault="005750BA" w:rsidP="00421874">
      <w:pPr>
        <w:pStyle w:val="Loendilik"/>
        <w:numPr>
          <w:ilvl w:val="0"/>
          <w:numId w:val="32"/>
        </w:numPr>
        <w:spacing w:after="0" w:line="240" w:lineRule="auto"/>
        <w:ind w:firstLine="54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Isikuandmed: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Nimi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Eesnimi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(isiku)kood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lastRenderedPageBreak/>
        <w:t>Aadress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Sünniaeg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Sünnikoha riik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Haldusüksus</w:t>
      </w:r>
    </w:p>
    <w:p w:rsidR="005750BA" w:rsidRPr="00421874" w:rsidRDefault="005750BA" w:rsidP="00421874">
      <w:pPr>
        <w:pStyle w:val="Loendilik"/>
        <w:numPr>
          <w:ilvl w:val="0"/>
          <w:numId w:val="32"/>
        </w:numPr>
        <w:spacing w:after="0"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Juhiluba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Juhiloa nr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Loatüüp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Kategooriad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Eritingimused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Väljaantud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proofErr w:type="spellStart"/>
      <w:r w:rsidRPr="00421874">
        <w:rPr>
          <w:rFonts w:ascii="Times New Roman" w:hAnsi="Times New Roman" w:cs="Times New Roman"/>
          <w:sz w:val="24"/>
          <w:szCs w:val="24"/>
        </w:rPr>
        <w:t>Kätteantud</w:t>
      </w:r>
      <w:proofErr w:type="spellEnd"/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Kehtivuse lõpp</w:t>
      </w:r>
    </w:p>
    <w:p w:rsidR="005750BA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Staatus</w:t>
      </w:r>
    </w:p>
    <w:p w:rsidR="005A4401" w:rsidRPr="00421874" w:rsidRDefault="005750BA" w:rsidP="00421874">
      <w:pPr>
        <w:pStyle w:val="Loendilik"/>
        <w:numPr>
          <w:ilvl w:val="0"/>
          <w:numId w:val="33"/>
        </w:num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Staatuse kuupäev</w:t>
      </w:r>
    </w:p>
    <w:p w:rsidR="000B3460" w:rsidRPr="00421874" w:rsidRDefault="000B346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3460" w:rsidRPr="00421874" w:rsidRDefault="000B3460" w:rsidP="00421874">
      <w:pPr>
        <w:spacing w:after="0" w:line="240" w:lineRule="auto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87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421874">
        <w:rPr>
          <w:rFonts w:ascii="Times New Roman" w:eastAsia="Calibri" w:hAnsi="Times New Roman" w:cs="Times New Roman"/>
          <w:b/>
          <w:sz w:val="24"/>
          <w:szCs w:val="24"/>
        </w:rPr>
        <w:t>pol</w:t>
      </w:r>
      <w:proofErr w:type="spellEnd"/>
      <w:r w:rsidRPr="00421874">
        <w:rPr>
          <w:rFonts w:ascii="Times New Roman" w:eastAsia="Calibri" w:hAnsi="Times New Roman" w:cs="Times New Roman"/>
          <w:b/>
          <w:sz w:val="24"/>
          <w:szCs w:val="24"/>
        </w:rPr>
        <w:t>-juhtõigus</w:t>
      </w:r>
    </w:p>
    <w:p w:rsidR="007A263C" w:rsidRPr="00421874" w:rsidRDefault="007A263C" w:rsidP="00421874">
      <w:pPr>
        <w:pStyle w:val="Loendilik"/>
        <w:numPr>
          <w:ilvl w:val="0"/>
          <w:numId w:val="30"/>
        </w:numPr>
        <w:spacing w:after="0"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Kategooriad</w:t>
      </w:r>
    </w:p>
    <w:p w:rsidR="007A263C" w:rsidRPr="00421874" w:rsidRDefault="007A263C" w:rsidP="00421874">
      <w:pPr>
        <w:pStyle w:val="Loendilik"/>
        <w:numPr>
          <w:ilvl w:val="0"/>
          <w:numId w:val="30"/>
        </w:numPr>
        <w:spacing w:after="0"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Juhtimisõigus JAH/EI</w:t>
      </w:r>
    </w:p>
    <w:p w:rsidR="000B3460" w:rsidRPr="00421874" w:rsidRDefault="007A263C" w:rsidP="00421874">
      <w:pPr>
        <w:pStyle w:val="Loendilik"/>
        <w:numPr>
          <w:ilvl w:val="0"/>
          <w:numId w:val="30"/>
        </w:numPr>
        <w:spacing w:after="0"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21874">
        <w:rPr>
          <w:rFonts w:ascii="Times New Roman" w:hAnsi="Times New Roman" w:cs="Times New Roman"/>
          <w:sz w:val="24"/>
          <w:szCs w:val="24"/>
        </w:rPr>
        <w:t>Juhtimisõiguse olekud kuupäevadega</w:t>
      </w:r>
    </w:p>
    <w:p w:rsidR="000B3460" w:rsidRPr="00421874" w:rsidDel="00421874" w:rsidRDefault="000B3460" w:rsidP="00421874">
      <w:pPr>
        <w:spacing w:after="0" w:line="240" w:lineRule="auto"/>
        <w:jc w:val="both"/>
        <w:rPr>
          <w:del w:id="0" w:author="Kristo-Taavi Ruus" w:date="2017-09-11T11:36:00Z"/>
          <w:rFonts w:ascii="Times New Roman" w:eastAsia="Calibri" w:hAnsi="Times New Roman" w:cs="Times New Roman"/>
          <w:sz w:val="24"/>
          <w:szCs w:val="24"/>
        </w:rPr>
      </w:pPr>
      <w:bookmarkStart w:id="1" w:name="_GoBack"/>
    </w:p>
    <w:bookmarkEnd w:id="1"/>
    <w:p w:rsidR="00934810" w:rsidRPr="00421874" w:rsidRDefault="00934810" w:rsidP="0042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1874" w:rsidRDefault="00421874" w:rsidP="00421874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Lepingu lisa 4 jõustub allkirjastamisel.</w:t>
      </w:r>
    </w:p>
    <w:p w:rsidR="00421874" w:rsidRDefault="00421874" w:rsidP="00421874">
      <w:pPr>
        <w:pStyle w:val="Loendilik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4810" w:rsidRPr="00421874" w:rsidRDefault="00934810" w:rsidP="00421874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Päring algatatakse Kasutaja poolel ning andmete edastus toimub elektrooniliselt XML-formaadis, kus Kasutaja saab ligipääsu Valdaja poolt antud aadressile. </w:t>
      </w:r>
    </w:p>
    <w:p w:rsidR="00934810" w:rsidRPr="00421874" w:rsidRDefault="00934810" w:rsidP="00421874">
      <w:pPr>
        <w:tabs>
          <w:tab w:val="left" w:pos="523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ab/>
      </w:r>
    </w:p>
    <w:p w:rsidR="00934810" w:rsidRPr="00421874" w:rsidRDefault="00934810" w:rsidP="00421874">
      <w:pPr>
        <w:spacing w:after="0" w:line="240" w:lineRule="auto"/>
        <w:ind w:left="11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874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421874">
        <w:rPr>
          <w:rFonts w:ascii="Times New Roman" w:eastAsia="Calibri" w:hAnsi="Times New Roman" w:cs="Times New Roman"/>
          <w:sz w:val="24"/>
          <w:szCs w:val="24"/>
        </w:rPr>
        <w:tab/>
      </w:r>
      <w:r w:rsidRPr="00421874">
        <w:rPr>
          <w:rFonts w:ascii="Times New Roman" w:eastAsia="Calibri" w:hAnsi="Times New Roman" w:cs="Times New Roman"/>
          <w:sz w:val="24"/>
          <w:szCs w:val="24"/>
        </w:rPr>
        <w:tab/>
      </w:r>
      <w:r w:rsidRPr="00421874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934810" w:rsidRPr="00421874" w:rsidRDefault="00934810" w:rsidP="00421874">
      <w:pPr>
        <w:spacing w:after="0" w:line="240" w:lineRule="auto"/>
        <w:ind w:left="1152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421874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/digitaalselt allkirjastatud/</w:t>
      </w:r>
      <w:r w:rsidRPr="00421874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Pr="00421874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 xml:space="preserve">                   </w:t>
      </w:r>
      <w:r w:rsidRPr="00421874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>/digitaalselt allkirjastatud/</w:t>
      </w:r>
    </w:p>
    <w:p w:rsidR="00795E3F" w:rsidRPr="00421874" w:rsidRDefault="00795E3F" w:rsidP="0042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5E3F" w:rsidRPr="004218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36F" w:rsidRDefault="00A2536F" w:rsidP="0055330F">
      <w:pPr>
        <w:spacing w:after="0" w:line="240" w:lineRule="auto"/>
      </w:pPr>
      <w:r>
        <w:separator/>
      </w:r>
    </w:p>
  </w:endnote>
  <w:endnote w:type="continuationSeparator" w:id="0">
    <w:p w:rsidR="00A2536F" w:rsidRDefault="00A2536F" w:rsidP="0055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altName w:val="Carlito"/>
    <w:panose1 w:val="020F0502020204030204"/>
    <w:charset w:val="BA"/>
    <w:family w:val="swiss"/>
    <w:pitch w:val="variable"/>
    <w:sig w:usb0="00000001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altName w:val="Times New Roman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22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330F" w:rsidRDefault="0055330F" w:rsidP="00707273">
        <w:pPr>
          <w:pStyle w:val="Jalus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0FE">
          <w:rPr>
            <w:noProof/>
          </w:rPr>
          <w:t>2</w:t>
        </w:r>
        <w:r>
          <w:rPr>
            <w:noProof/>
          </w:rPr>
          <w:fldChar w:fldCharType="end"/>
        </w:r>
        <w:r w:rsidR="001204AB">
          <w:rPr>
            <w:noProof/>
          </w:rPr>
          <w:t>(8</w:t>
        </w:r>
        <w:r>
          <w:rPr>
            <w:noProof/>
          </w:rPr>
          <w:t>)</w:t>
        </w:r>
      </w:p>
    </w:sdtContent>
  </w:sdt>
  <w:p w:rsidR="0055330F" w:rsidRDefault="0055330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36F" w:rsidRDefault="00A2536F" w:rsidP="0055330F">
      <w:pPr>
        <w:spacing w:after="0" w:line="240" w:lineRule="auto"/>
      </w:pPr>
      <w:r>
        <w:separator/>
      </w:r>
    </w:p>
  </w:footnote>
  <w:footnote w:type="continuationSeparator" w:id="0">
    <w:p w:rsidR="00A2536F" w:rsidRDefault="00A2536F" w:rsidP="0055330F">
      <w:pPr>
        <w:spacing w:after="0" w:line="240" w:lineRule="auto"/>
      </w:pPr>
      <w:r>
        <w:continuationSeparator/>
      </w:r>
    </w:p>
  </w:footnote>
  <w:footnote w:type="separator" w:id="-1">
    <w:p w:rsidR="00A2536F" w:rsidRDefault="00A2536F" w:rsidP="0055330F">
      <w:pPr>
        <w:spacing w:after="0" w:line="240" w:lineRule="auto"/>
      </w:pPr>
      <w:r>
        <w:separator/>
      </w:r>
    </w:p>
  </w:footnote>
  <w:footnote w:type="continuationSeparator" w:id="0">
    <w:p w:rsidR="00A2536F" w:rsidRDefault="00A2536F" w:rsidP="00553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1A7D"/>
    <w:multiLevelType w:val="hybridMultilevel"/>
    <w:tmpl w:val="EF763708"/>
    <w:lvl w:ilvl="0" w:tplc="6340033C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" w15:restartNumberingAfterBreak="0">
    <w:nsid w:val="09F70735"/>
    <w:multiLevelType w:val="hybridMultilevel"/>
    <w:tmpl w:val="44BE9826"/>
    <w:lvl w:ilvl="0" w:tplc="CA7A2E22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2" w15:restartNumberingAfterBreak="0">
    <w:nsid w:val="119F269D"/>
    <w:multiLevelType w:val="hybridMultilevel"/>
    <w:tmpl w:val="EF763708"/>
    <w:lvl w:ilvl="0" w:tplc="6340033C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3" w15:restartNumberingAfterBreak="0">
    <w:nsid w:val="11C970B6"/>
    <w:multiLevelType w:val="hybridMultilevel"/>
    <w:tmpl w:val="75282094"/>
    <w:lvl w:ilvl="0" w:tplc="59AEE3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67525"/>
    <w:multiLevelType w:val="hybridMultilevel"/>
    <w:tmpl w:val="825214A6"/>
    <w:lvl w:ilvl="0" w:tplc="9AB6D12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FA7345"/>
    <w:multiLevelType w:val="hybridMultilevel"/>
    <w:tmpl w:val="DBF01A8A"/>
    <w:lvl w:ilvl="0" w:tplc="BBAE831A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 w15:restartNumberingAfterBreak="0">
    <w:nsid w:val="2536344C"/>
    <w:multiLevelType w:val="hybridMultilevel"/>
    <w:tmpl w:val="EDF2E68E"/>
    <w:lvl w:ilvl="0" w:tplc="389AC22E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" w15:restartNumberingAfterBreak="0">
    <w:nsid w:val="2C9E7147"/>
    <w:multiLevelType w:val="hybridMultilevel"/>
    <w:tmpl w:val="C2467A58"/>
    <w:lvl w:ilvl="0" w:tplc="1736B2E0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3118317B"/>
    <w:multiLevelType w:val="hybridMultilevel"/>
    <w:tmpl w:val="EF763708"/>
    <w:lvl w:ilvl="0" w:tplc="6340033C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" w15:restartNumberingAfterBreak="0">
    <w:nsid w:val="31815AFB"/>
    <w:multiLevelType w:val="hybridMultilevel"/>
    <w:tmpl w:val="6E38BBBE"/>
    <w:lvl w:ilvl="0" w:tplc="472848DC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376F5755"/>
    <w:multiLevelType w:val="hybridMultilevel"/>
    <w:tmpl w:val="7AAC8F6E"/>
    <w:lvl w:ilvl="0" w:tplc="18749B96">
      <w:start w:val="1"/>
      <w:numFmt w:val="decimal"/>
      <w:lvlText w:val="%1)"/>
      <w:lvlJc w:val="left"/>
      <w:pPr>
        <w:ind w:left="1872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1" w15:restartNumberingAfterBreak="0">
    <w:nsid w:val="38EE49AD"/>
    <w:multiLevelType w:val="hybridMultilevel"/>
    <w:tmpl w:val="AC7A4F34"/>
    <w:lvl w:ilvl="0" w:tplc="18F6EB54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42A73D77"/>
    <w:multiLevelType w:val="hybridMultilevel"/>
    <w:tmpl w:val="2E8E7C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F1BA8"/>
    <w:multiLevelType w:val="hybridMultilevel"/>
    <w:tmpl w:val="7FD0CE44"/>
    <w:lvl w:ilvl="0" w:tplc="C67E4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CE5BC8"/>
    <w:multiLevelType w:val="hybridMultilevel"/>
    <w:tmpl w:val="4EF43ED6"/>
    <w:lvl w:ilvl="0" w:tplc="084482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F502F9"/>
    <w:multiLevelType w:val="hybridMultilevel"/>
    <w:tmpl w:val="178A816E"/>
    <w:lvl w:ilvl="0" w:tplc="FC0875C0">
      <w:start w:val="1"/>
      <w:numFmt w:val="decimal"/>
      <w:lvlText w:val="%1."/>
      <w:lvlJc w:val="left"/>
      <w:pPr>
        <w:ind w:left="1152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72" w:hanging="360"/>
      </w:pPr>
    </w:lvl>
    <w:lvl w:ilvl="2" w:tplc="0425001B" w:tentative="1">
      <w:start w:val="1"/>
      <w:numFmt w:val="lowerRoman"/>
      <w:lvlText w:val="%3."/>
      <w:lvlJc w:val="right"/>
      <w:pPr>
        <w:ind w:left="2592" w:hanging="180"/>
      </w:pPr>
    </w:lvl>
    <w:lvl w:ilvl="3" w:tplc="0425000F" w:tentative="1">
      <w:start w:val="1"/>
      <w:numFmt w:val="decimal"/>
      <w:lvlText w:val="%4."/>
      <w:lvlJc w:val="left"/>
      <w:pPr>
        <w:ind w:left="3312" w:hanging="360"/>
      </w:pPr>
    </w:lvl>
    <w:lvl w:ilvl="4" w:tplc="04250019" w:tentative="1">
      <w:start w:val="1"/>
      <w:numFmt w:val="lowerLetter"/>
      <w:lvlText w:val="%5."/>
      <w:lvlJc w:val="left"/>
      <w:pPr>
        <w:ind w:left="4032" w:hanging="360"/>
      </w:pPr>
    </w:lvl>
    <w:lvl w:ilvl="5" w:tplc="0425001B" w:tentative="1">
      <w:start w:val="1"/>
      <w:numFmt w:val="lowerRoman"/>
      <w:lvlText w:val="%6."/>
      <w:lvlJc w:val="right"/>
      <w:pPr>
        <w:ind w:left="4752" w:hanging="180"/>
      </w:pPr>
    </w:lvl>
    <w:lvl w:ilvl="6" w:tplc="0425000F" w:tentative="1">
      <w:start w:val="1"/>
      <w:numFmt w:val="decimal"/>
      <w:lvlText w:val="%7."/>
      <w:lvlJc w:val="left"/>
      <w:pPr>
        <w:ind w:left="5472" w:hanging="360"/>
      </w:pPr>
    </w:lvl>
    <w:lvl w:ilvl="7" w:tplc="04250019" w:tentative="1">
      <w:start w:val="1"/>
      <w:numFmt w:val="lowerLetter"/>
      <w:lvlText w:val="%8."/>
      <w:lvlJc w:val="left"/>
      <w:pPr>
        <w:ind w:left="6192" w:hanging="360"/>
      </w:pPr>
    </w:lvl>
    <w:lvl w:ilvl="8" w:tplc="042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55097CA6"/>
    <w:multiLevelType w:val="hybridMultilevel"/>
    <w:tmpl w:val="44BE9826"/>
    <w:lvl w:ilvl="0" w:tplc="CA7A2E22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7" w15:restartNumberingAfterBreak="0">
    <w:nsid w:val="6081790A"/>
    <w:multiLevelType w:val="hybridMultilevel"/>
    <w:tmpl w:val="7B6E9204"/>
    <w:lvl w:ilvl="0" w:tplc="B79EDAC0">
      <w:start w:val="23"/>
      <w:numFmt w:val="bullet"/>
      <w:lvlText w:val="-"/>
      <w:lvlJc w:val="left"/>
      <w:pPr>
        <w:ind w:left="2232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8" w15:restartNumberingAfterBreak="0">
    <w:nsid w:val="6B9B5931"/>
    <w:multiLevelType w:val="hybridMultilevel"/>
    <w:tmpl w:val="EF763708"/>
    <w:lvl w:ilvl="0" w:tplc="6340033C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9" w15:restartNumberingAfterBreak="0">
    <w:nsid w:val="6C6C2744"/>
    <w:multiLevelType w:val="hybridMultilevel"/>
    <w:tmpl w:val="18F6E044"/>
    <w:lvl w:ilvl="0" w:tplc="472848DC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6F927828"/>
    <w:multiLevelType w:val="hybridMultilevel"/>
    <w:tmpl w:val="6E38BBBE"/>
    <w:lvl w:ilvl="0" w:tplc="472848DC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6FCF3A73"/>
    <w:multiLevelType w:val="hybridMultilevel"/>
    <w:tmpl w:val="44BE9826"/>
    <w:lvl w:ilvl="0" w:tplc="CA7A2E22">
      <w:start w:val="1"/>
      <w:numFmt w:val="decimal"/>
      <w:lvlText w:val="%1)"/>
      <w:lvlJc w:val="left"/>
      <w:pPr>
        <w:ind w:left="18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22" w15:restartNumberingAfterBreak="0">
    <w:nsid w:val="706E0E7F"/>
    <w:multiLevelType w:val="hybridMultilevel"/>
    <w:tmpl w:val="65E2F21E"/>
    <w:lvl w:ilvl="0" w:tplc="472848DC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74F8121D"/>
    <w:multiLevelType w:val="hybridMultilevel"/>
    <w:tmpl w:val="0F020122"/>
    <w:lvl w:ilvl="0" w:tplc="867A8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A9080E"/>
    <w:multiLevelType w:val="hybridMultilevel"/>
    <w:tmpl w:val="0D1AFE96"/>
    <w:lvl w:ilvl="0" w:tplc="4DB8DF96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F33C45"/>
    <w:multiLevelType w:val="hybridMultilevel"/>
    <w:tmpl w:val="10001916"/>
    <w:lvl w:ilvl="0" w:tplc="B92C4A3E">
      <w:start w:val="1"/>
      <w:numFmt w:val="decimal"/>
      <w:lvlText w:val="%1)"/>
      <w:lvlJc w:val="left"/>
      <w:pPr>
        <w:ind w:left="1872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592" w:hanging="360"/>
      </w:pPr>
    </w:lvl>
    <w:lvl w:ilvl="2" w:tplc="0425001B" w:tentative="1">
      <w:start w:val="1"/>
      <w:numFmt w:val="lowerRoman"/>
      <w:lvlText w:val="%3."/>
      <w:lvlJc w:val="right"/>
      <w:pPr>
        <w:ind w:left="3312" w:hanging="180"/>
      </w:pPr>
    </w:lvl>
    <w:lvl w:ilvl="3" w:tplc="0425000F" w:tentative="1">
      <w:start w:val="1"/>
      <w:numFmt w:val="decimal"/>
      <w:lvlText w:val="%4."/>
      <w:lvlJc w:val="left"/>
      <w:pPr>
        <w:ind w:left="4032" w:hanging="360"/>
      </w:pPr>
    </w:lvl>
    <w:lvl w:ilvl="4" w:tplc="04250019" w:tentative="1">
      <w:start w:val="1"/>
      <w:numFmt w:val="lowerLetter"/>
      <w:lvlText w:val="%5."/>
      <w:lvlJc w:val="left"/>
      <w:pPr>
        <w:ind w:left="4752" w:hanging="360"/>
      </w:pPr>
    </w:lvl>
    <w:lvl w:ilvl="5" w:tplc="0425001B" w:tentative="1">
      <w:start w:val="1"/>
      <w:numFmt w:val="lowerRoman"/>
      <w:lvlText w:val="%6."/>
      <w:lvlJc w:val="right"/>
      <w:pPr>
        <w:ind w:left="5472" w:hanging="180"/>
      </w:pPr>
    </w:lvl>
    <w:lvl w:ilvl="6" w:tplc="0425000F" w:tentative="1">
      <w:start w:val="1"/>
      <w:numFmt w:val="decimal"/>
      <w:lvlText w:val="%7."/>
      <w:lvlJc w:val="left"/>
      <w:pPr>
        <w:ind w:left="6192" w:hanging="360"/>
      </w:pPr>
    </w:lvl>
    <w:lvl w:ilvl="7" w:tplc="04250019" w:tentative="1">
      <w:start w:val="1"/>
      <w:numFmt w:val="lowerLetter"/>
      <w:lvlText w:val="%8."/>
      <w:lvlJc w:val="left"/>
      <w:pPr>
        <w:ind w:left="6912" w:hanging="360"/>
      </w:pPr>
    </w:lvl>
    <w:lvl w:ilvl="8" w:tplc="042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26" w15:restartNumberingAfterBreak="0">
    <w:nsid w:val="7ED451AB"/>
    <w:multiLevelType w:val="hybridMultilevel"/>
    <w:tmpl w:val="4364DB12"/>
    <w:lvl w:ilvl="0" w:tplc="26284E60">
      <w:start w:val="1"/>
      <w:numFmt w:val="bullet"/>
      <w:lvlText w:val="-"/>
      <w:lvlJc w:val="left"/>
      <w:pPr>
        <w:ind w:left="2232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1"/>
  </w:num>
  <w:num w:numId="5">
    <w:abstractNumId w:val="6"/>
  </w:num>
  <w:num w:numId="6">
    <w:abstractNumId w:val="26"/>
  </w:num>
  <w:num w:numId="7">
    <w:abstractNumId w:val="17"/>
  </w:num>
  <w:num w:numId="8">
    <w:abstractNumId w:val="5"/>
  </w:num>
  <w:num w:numId="9">
    <w:abstractNumId w:val="2"/>
  </w:num>
  <w:num w:numId="10">
    <w:abstractNumId w:val="0"/>
  </w:num>
  <w:num w:numId="11">
    <w:abstractNumId w:val="18"/>
  </w:num>
  <w:num w:numId="12">
    <w:abstractNumId w:val="8"/>
  </w:num>
  <w:num w:numId="13">
    <w:abstractNumId w:val="11"/>
  </w:num>
  <w:num w:numId="14">
    <w:abstractNumId w:val="12"/>
  </w:num>
  <w:num w:numId="15">
    <w:abstractNumId w:val="20"/>
  </w:num>
  <w:num w:numId="16">
    <w:abstractNumId w:val="22"/>
  </w:num>
  <w:num w:numId="17">
    <w:abstractNumId w:val="9"/>
  </w:num>
  <w:num w:numId="18">
    <w:abstractNumId w:val="19"/>
  </w:num>
  <w:num w:numId="19">
    <w:abstractNumId w:val="14"/>
  </w:num>
  <w:num w:numId="20">
    <w:abstractNumId w:val="4"/>
  </w:num>
  <w:num w:numId="21">
    <w:abstractNumId w:val="25"/>
  </w:num>
  <w:num w:numId="22">
    <w:abstractNumId w:val="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6"/>
  </w:num>
  <w:num w:numId="31">
    <w:abstractNumId w:val="13"/>
  </w:num>
  <w:num w:numId="32">
    <w:abstractNumId w:val="23"/>
  </w:num>
  <w:num w:numId="33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o-Taavi Ruus">
    <w15:presenceInfo w15:providerId="AD" w15:userId="S-1-5-21-790525478-920026266-1417001333-75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10"/>
    <w:rsid w:val="00010F5D"/>
    <w:rsid w:val="000B3460"/>
    <w:rsid w:val="001204AB"/>
    <w:rsid w:val="003524DB"/>
    <w:rsid w:val="00421874"/>
    <w:rsid w:val="004310FE"/>
    <w:rsid w:val="004F08D2"/>
    <w:rsid w:val="0055330F"/>
    <w:rsid w:val="005750BA"/>
    <w:rsid w:val="00577F66"/>
    <w:rsid w:val="005A4401"/>
    <w:rsid w:val="00636A56"/>
    <w:rsid w:val="00694216"/>
    <w:rsid w:val="00707273"/>
    <w:rsid w:val="00770648"/>
    <w:rsid w:val="00795E3F"/>
    <w:rsid w:val="007A263C"/>
    <w:rsid w:val="00803DE6"/>
    <w:rsid w:val="00934810"/>
    <w:rsid w:val="00995D46"/>
    <w:rsid w:val="00A2536F"/>
    <w:rsid w:val="00E25F36"/>
    <w:rsid w:val="00E57A52"/>
    <w:rsid w:val="00F540D1"/>
    <w:rsid w:val="00F54490"/>
    <w:rsid w:val="00F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F259A-0DCF-4D13-B1D5-BCB9B0EB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laad">
    <w:name w:val="Normal"/>
    <w:qFormat/>
    <w:rsid w:val="0093481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34810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53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5330F"/>
  </w:style>
  <w:style w:type="paragraph" w:styleId="Jalus">
    <w:name w:val="footer"/>
    <w:basedOn w:val="Normaallaad"/>
    <w:link w:val="JalusMrk"/>
    <w:uiPriority w:val="99"/>
    <w:unhideWhenUsed/>
    <w:rsid w:val="00553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5330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21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21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6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microsoft.com/office/2011/relationships/people" Target="peop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1053</Words>
  <Characters>6108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2017-09-06T10:04:00Z</dcterms:created>
  <dc:creator>Kaisa Piirsoo</dc:creator>
  <lastModifiedBy>Juhan Kaarpalu</lastModifiedBy>
  <dcterms:modified xsi:type="dcterms:W3CDTF">2017-09-11T10:50:00Z</dcterms:modified>
  <revision>9</revision>
</coreProperties>
</file>